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7756A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AC2C00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1150FE" w:rsidRPr="00AC2C00">
        <w:rPr>
          <w:rFonts w:cs="Arial"/>
          <w:b/>
          <w:sz w:val="40"/>
          <w:szCs w:val="40"/>
          <w:lang w:eastAsia="es-ES"/>
        </w:rPr>
        <w:t xml:space="preserve">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</w:t>
      </w:r>
      <w:r w:rsidR="0017756A">
        <w:rPr>
          <w:rFonts w:cs="Arial"/>
          <w:b/>
          <w:sz w:val="40"/>
          <w:szCs w:val="40"/>
          <w:lang w:eastAsia="es-ES"/>
        </w:rPr>
        <w:t>ES ESPECÍFICA</w:t>
      </w:r>
      <w:r w:rsidRPr="00AC2C00">
        <w:rPr>
          <w:rFonts w:cs="Arial"/>
          <w:b/>
          <w:sz w:val="40"/>
          <w:szCs w:val="40"/>
          <w:lang w:eastAsia="es-ES"/>
        </w:rPr>
        <w:t>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="0017756A">
        <w:rPr>
          <w:rFonts w:cs="Arial"/>
          <w:b/>
          <w:sz w:val="40"/>
          <w:szCs w:val="40"/>
          <w:lang w:eastAsia="es-ES"/>
        </w:rPr>
        <w:t>(CE</w:t>
      </w:r>
      <w:r w:rsidRPr="00AC2C00">
        <w:rPr>
          <w:rFonts w:cs="Arial"/>
          <w:b/>
          <w:sz w:val="40"/>
          <w:szCs w:val="40"/>
          <w:lang w:eastAsia="es-ES"/>
        </w:rPr>
        <w:t>SION</w:t>
      </w:r>
      <w:r w:rsidR="0017756A">
        <w:rPr>
          <w:rFonts w:cs="Arial"/>
          <w:b/>
          <w:sz w:val="40"/>
          <w:szCs w:val="40"/>
          <w:lang w:eastAsia="es-ES"/>
        </w:rPr>
        <w:t>E</w:t>
      </w:r>
      <w:r w:rsidRPr="00AC2C00">
        <w:rPr>
          <w:rFonts w:cs="Arial"/>
          <w:b/>
          <w:sz w:val="40"/>
          <w:szCs w:val="40"/>
          <w:lang w:eastAsia="es-ES"/>
        </w:rPr>
        <w:t>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="0017756A">
        <w:rPr>
          <w:rFonts w:cs="Arial"/>
          <w:b/>
          <w:sz w:val="40"/>
          <w:szCs w:val="40"/>
          <w:lang w:eastAsia="es-ES"/>
        </w:rPr>
        <w:t>ACCE</w:t>
      </w:r>
      <w:r w:rsidRPr="00AC2C00">
        <w:rPr>
          <w:rFonts w:cs="Arial"/>
          <w:b/>
          <w:sz w:val="40"/>
          <w:szCs w:val="40"/>
          <w:lang w:eastAsia="es-ES"/>
        </w:rPr>
        <w:t>SORI</w:t>
      </w:r>
      <w:r w:rsidR="0017756A">
        <w:rPr>
          <w:rFonts w:cs="Arial"/>
          <w:b/>
          <w:sz w:val="40"/>
          <w:szCs w:val="40"/>
          <w:lang w:eastAsia="es-ES"/>
        </w:rPr>
        <w:t>O</w:t>
      </w:r>
      <w:r w:rsidRPr="00AC2C00">
        <w:rPr>
          <w:rFonts w:cs="Arial"/>
          <w:b/>
          <w:sz w:val="40"/>
          <w:szCs w:val="40"/>
          <w:lang w:eastAsia="es-ES"/>
        </w:rPr>
        <w:t>S, COMPLEMENT</w:t>
      </w:r>
      <w:r w:rsidR="0017756A">
        <w:rPr>
          <w:rFonts w:cs="Arial"/>
          <w:b/>
          <w:sz w:val="40"/>
          <w:szCs w:val="40"/>
          <w:lang w:eastAsia="es-ES"/>
        </w:rPr>
        <w:t>O</w:t>
      </w:r>
      <w:r w:rsidRPr="00AC2C00">
        <w:rPr>
          <w:rFonts w:cs="Arial"/>
          <w:b/>
          <w:sz w:val="40"/>
          <w:szCs w:val="40"/>
          <w:lang w:eastAsia="es-ES"/>
        </w:rPr>
        <w:t xml:space="preserve">S, </w:t>
      </w:r>
      <w:r w:rsidR="0017756A">
        <w:rPr>
          <w:rFonts w:cs="Arial"/>
          <w:b/>
          <w:sz w:val="40"/>
          <w:szCs w:val="40"/>
          <w:lang w:eastAsia="es-ES"/>
        </w:rPr>
        <w:t>MUESTRA</w:t>
      </w:r>
      <w:r w:rsidR="00AC2C00">
        <w:rPr>
          <w:rFonts w:cs="Arial"/>
          <w:b/>
          <w:sz w:val="40"/>
          <w:szCs w:val="40"/>
          <w:lang w:eastAsia="es-ES"/>
        </w:rPr>
        <w:t>S, DEMOSTRACION</w:t>
      </w:r>
      <w:r w:rsidR="0017756A">
        <w:rPr>
          <w:rFonts w:cs="Arial"/>
          <w:b/>
          <w:sz w:val="40"/>
          <w:szCs w:val="40"/>
          <w:lang w:eastAsia="es-ES"/>
        </w:rPr>
        <w:t>E</w:t>
      </w:r>
      <w:r w:rsidR="00AC2C00">
        <w:rPr>
          <w:rFonts w:cs="Arial"/>
          <w:b/>
          <w:sz w:val="40"/>
          <w:szCs w:val="40"/>
          <w:lang w:eastAsia="es-ES"/>
        </w:rPr>
        <w:t xml:space="preserve">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80E4C" w:rsidRPr="008821E2" w:rsidRDefault="00980E4C" w:rsidP="00980E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17756A" w:rsidRDefault="0017756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 w:rsidRPr="0017756A">
        <w:rPr>
          <w:rFonts w:asciiTheme="minorHAnsi" w:hAnsiTheme="minorHAnsi" w:cstheme="minorHAnsi"/>
          <w:lang w:val="es-ES" w:eastAsia="es-ES"/>
        </w:rPr>
        <w:t>Es necesario</w:t>
      </w:r>
      <w:r>
        <w:rPr>
          <w:rFonts w:asciiTheme="minorHAnsi" w:hAnsiTheme="minorHAnsi" w:cstheme="minorHAnsi"/>
          <w:lang w:val="es-ES" w:eastAsia="es-ES"/>
        </w:rPr>
        <w:t xml:space="preserve"> aportar mue</w:t>
      </w:r>
      <w:r w:rsidRPr="0017756A">
        <w:rPr>
          <w:rFonts w:asciiTheme="minorHAnsi" w:hAnsiTheme="minorHAnsi" w:cstheme="minorHAnsi"/>
          <w:lang w:val="es-ES" w:eastAsia="es-ES"/>
        </w:rPr>
        <w:t>stra del material ofert</w:t>
      </w:r>
      <w:r>
        <w:rPr>
          <w:rFonts w:asciiTheme="minorHAnsi" w:hAnsiTheme="minorHAnsi" w:cstheme="minorHAnsi"/>
          <w:lang w:val="es-ES" w:eastAsia="es-ES"/>
        </w:rPr>
        <w:t>ado</w:t>
      </w:r>
      <w:r w:rsidRPr="0017756A">
        <w:rPr>
          <w:rFonts w:asciiTheme="minorHAnsi" w:hAnsiTheme="minorHAnsi" w:cstheme="minorHAnsi"/>
          <w:lang w:val="es-ES" w:eastAsia="es-ES"/>
        </w:rPr>
        <w:t xml:space="preserve"> en el moment</w:t>
      </w:r>
      <w:r>
        <w:rPr>
          <w:rFonts w:asciiTheme="minorHAnsi" w:hAnsiTheme="minorHAnsi" w:cstheme="minorHAnsi"/>
          <w:lang w:val="es-ES" w:eastAsia="es-ES"/>
        </w:rPr>
        <w:t>o</w:t>
      </w:r>
      <w:r w:rsidRPr="0017756A">
        <w:rPr>
          <w:rFonts w:asciiTheme="minorHAnsi" w:hAnsiTheme="minorHAnsi" w:cstheme="minorHAnsi"/>
          <w:lang w:val="es-ES" w:eastAsia="es-ES"/>
        </w:rPr>
        <w:t xml:space="preserve"> de la presentació</w:t>
      </w:r>
      <w:r>
        <w:rPr>
          <w:rFonts w:asciiTheme="minorHAnsi" w:hAnsiTheme="minorHAnsi" w:cstheme="minorHAnsi"/>
          <w:lang w:val="es-ES" w:eastAsia="es-ES"/>
        </w:rPr>
        <w:t xml:space="preserve">n de la </w:t>
      </w:r>
      <w:r w:rsidRPr="0017756A">
        <w:rPr>
          <w:rFonts w:asciiTheme="minorHAnsi" w:hAnsiTheme="minorHAnsi" w:cstheme="minorHAnsi"/>
          <w:lang w:val="es-ES" w:eastAsia="es-ES"/>
        </w:rPr>
        <w:t>oferta.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 w:rsidRPr="0017756A">
        <w:rPr>
          <w:rFonts w:asciiTheme="minorHAnsi" w:hAnsiTheme="minorHAnsi" w:cstheme="minorHAnsi"/>
          <w:lang w:val="es-ES" w:eastAsia="es-ES"/>
        </w:rPr>
        <w:t>El/</w:t>
      </w:r>
      <w:proofErr w:type="gramStart"/>
      <w:r w:rsidRPr="0017756A">
        <w:rPr>
          <w:rFonts w:asciiTheme="minorHAnsi" w:hAnsiTheme="minorHAnsi" w:cstheme="minorHAnsi"/>
          <w:lang w:val="es-ES" w:eastAsia="es-ES"/>
        </w:rPr>
        <w:t>los</w:t>
      </w:r>
      <w:r w:rsidR="00980E4C">
        <w:rPr>
          <w:rFonts w:asciiTheme="minorHAnsi" w:hAnsiTheme="minorHAnsi" w:cstheme="minorHAnsi"/>
          <w:lang w:val="es-ES" w:eastAsia="es-ES"/>
        </w:rPr>
        <w:t xml:space="preserve"> </w:t>
      </w:r>
      <w:r w:rsidRPr="0017756A">
        <w:rPr>
          <w:rFonts w:asciiTheme="minorHAnsi" w:hAnsiTheme="minorHAnsi" w:cstheme="minorHAnsi"/>
          <w:lang w:val="es-ES" w:eastAsia="es-ES"/>
        </w:rPr>
        <w:t>licitador</w:t>
      </w:r>
      <w:proofErr w:type="gramEnd"/>
      <w:r w:rsidRPr="0017756A">
        <w:rPr>
          <w:rFonts w:asciiTheme="minorHAnsi" w:hAnsiTheme="minorHAnsi" w:cstheme="minorHAnsi"/>
          <w:lang w:val="es-ES" w:eastAsia="es-ES"/>
        </w:rPr>
        <w:t>/es deberá/deberán entregar y recoger la muestra solicitada en la siguiente dirección: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es-ES" w:eastAsia="es-ES"/>
        </w:rPr>
      </w:pPr>
      <w:r w:rsidRPr="0017756A">
        <w:rPr>
          <w:rFonts w:asciiTheme="minorHAnsi" w:hAnsiTheme="minorHAnsi" w:cstheme="minorHAnsi"/>
          <w:lang w:eastAsia="es-ES"/>
        </w:rPr>
        <w:tab/>
      </w:r>
      <w:r>
        <w:rPr>
          <w:rFonts w:asciiTheme="minorHAnsi" w:hAnsiTheme="minorHAnsi" w:cstheme="minorHAnsi"/>
          <w:b/>
          <w:lang w:val="es-ES" w:eastAsia="es-ES"/>
        </w:rPr>
        <w:t xml:space="preserve">A la </w:t>
      </w:r>
      <w:r w:rsidRPr="0017756A">
        <w:rPr>
          <w:rFonts w:asciiTheme="minorHAnsi" w:hAnsiTheme="minorHAnsi" w:cstheme="minorHAnsi"/>
          <w:b/>
          <w:lang w:val="es-ES" w:eastAsia="es-ES"/>
        </w:rPr>
        <w:t>atenció</w:t>
      </w:r>
      <w:r>
        <w:rPr>
          <w:rFonts w:asciiTheme="minorHAnsi" w:hAnsiTheme="minorHAnsi" w:cstheme="minorHAnsi"/>
          <w:b/>
          <w:lang w:val="es-ES" w:eastAsia="es-ES"/>
        </w:rPr>
        <w:t>n</w:t>
      </w:r>
      <w:r w:rsidRPr="0017756A">
        <w:rPr>
          <w:rFonts w:asciiTheme="minorHAnsi" w:hAnsiTheme="minorHAnsi" w:cstheme="minorHAnsi"/>
          <w:b/>
          <w:lang w:val="es-ES" w:eastAsia="es-ES"/>
        </w:rPr>
        <w:t xml:space="preserve"> de Gestión de Equipamientos y Productos Sanitarios 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es-ES" w:eastAsia="es-ES"/>
        </w:rPr>
      </w:pPr>
      <w:r w:rsidRPr="0017756A">
        <w:rPr>
          <w:rFonts w:asciiTheme="minorHAnsi" w:hAnsiTheme="minorHAnsi" w:cstheme="minorHAnsi"/>
          <w:b/>
          <w:lang w:val="es-ES" w:eastAsia="es-ES"/>
        </w:rPr>
        <w:tab/>
        <w:t>Hospital Universitari</w:t>
      </w:r>
      <w:r>
        <w:rPr>
          <w:rFonts w:asciiTheme="minorHAnsi" w:hAnsiTheme="minorHAnsi" w:cstheme="minorHAnsi"/>
          <w:b/>
          <w:lang w:val="es-ES" w:eastAsia="es-ES"/>
        </w:rPr>
        <w:t>o</w:t>
      </w:r>
      <w:r w:rsidRPr="0017756A">
        <w:rPr>
          <w:rFonts w:asciiTheme="minorHAnsi" w:hAnsiTheme="minorHAnsi" w:cstheme="minorHAnsi"/>
          <w:b/>
          <w:lang w:val="es-ES" w:eastAsia="es-ES"/>
        </w:rPr>
        <w:t xml:space="preserve"> </w:t>
      </w:r>
      <w:proofErr w:type="spellStart"/>
      <w:r w:rsidRPr="0017756A">
        <w:rPr>
          <w:rFonts w:asciiTheme="minorHAnsi" w:hAnsiTheme="minorHAnsi" w:cstheme="minorHAnsi"/>
          <w:b/>
          <w:lang w:val="es-ES" w:eastAsia="es-ES"/>
        </w:rPr>
        <w:t>Vall</w:t>
      </w:r>
      <w:proofErr w:type="spellEnd"/>
      <w:r w:rsidRPr="0017756A">
        <w:rPr>
          <w:rFonts w:asciiTheme="minorHAnsi" w:hAnsiTheme="minorHAnsi" w:cstheme="minorHAnsi"/>
          <w:b/>
          <w:lang w:val="es-ES" w:eastAsia="es-ES"/>
        </w:rPr>
        <w:t xml:space="preserve"> </w:t>
      </w:r>
      <w:proofErr w:type="spellStart"/>
      <w:r w:rsidRPr="0017756A">
        <w:rPr>
          <w:rFonts w:asciiTheme="minorHAnsi" w:hAnsiTheme="minorHAnsi" w:cstheme="minorHAnsi"/>
          <w:b/>
          <w:lang w:val="es-ES" w:eastAsia="es-ES"/>
        </w:rPr>
        <w:t>d’Hebron</w:t>
      </w:r>
      <w:proofErr w:type="spellEnd"/>
      <w:r w:rsidRPr="0017756A">
        <w:rPr>
          <w:rFonts w:asciiTheme="minorHAnsi" w:hAnsiTheme="minorHAnsi" w:cstheme="minorHAnsi"/>
          <w:b/>
          <w:lang w:val="es-ES" w:eastAsia="es-ES"/>
        </w:rPr>
        <w:t xml:space="preserve">  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es-ES" w:eastAsia="es-ES"/>
        </w:rPr>
      </w:pPr>
      <w:r w:rsidRPr="0017756A">
        <w:rPr>
          <w:rFonts w:asciiTheme="minorHAnsi" w:hAnsiTheme="minorHAnsi" w:cstheme="minorHAnsi"/>
          <w:b/>
          <w:lang w:val="es-ES" w:eastAsia="es-ES"/>
        </w:rPr>
        <w:tab/>
      </w:r>
      <w:r>
        <w:rPr>
          <w:rFonts w:asciiTheme="minorHAnsi" w:hAnsiTheme="minorHAnsi" w:cstheme="minorHAnsi"/>
          <w:b/>
          <w:lang w:val="es-ES" w:eastAsia="es-ES"/>
        </w:rPr>
        <w:t>Almacén</w:t>
      </w:r>
      <w:r w:rsidRPr="0017756A">
        <w:rPr>
          <w:rFonts w:asciiTheme="minorHAnsi" w:hAnsiTheme="minorHAnsi" w:cstheme="minorHAnsi"/>
          <w:b/>
          <w:lang w:val="es-ES" w:eastAsia="es-ES"/>
        </w:rPr>
        <w:t xml:space="preserve"> Materno-Infantil 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es-ES" w:eastAsia="es-ES"/>
        </w:rPr>
      </w:pPr>
      <w:r w:rsidRPr="0017756A">
        <w:rPr>
          <w:rFonts w:asciiTheme="minorHAnsi" w:hAnsiTheme="minorHAnsi" w:cstheme="minorHAnsi"/>
          <w:b/>
          <w:lang w:val="es-ES" w:eastAsia="es-ES"/>
        </w:rPr>
        <w:tab/>
        <w:t>Recepció</w:t>
      </w:r>
      <w:r>
        <w:rPr>
          <w:rFonts w:asciiTheme="minorHAnsi" w:hAnsiTheme="minorHAnsi" w:cstheme="minorHAnsi"/>
          <w:b/>
          <w:lang w:val="es-ES" w:eastAsia="es-ES"/>
        </w:rPr>
        <w:t>n mercancías: mue</w:t>
      </w:r>
      <w:r w:rsidRPr="0017756A">
        <w:rPr>
          <w:rFonts w:asciiTheme="minorHAnsi" w:hAnsiTheme="minorHAnsi" w:cstheme="minorHAnsi"/>
          <w:b/>
          <w:lang w:val="es-ES" w:eastAsia="es-ES"/>
        </w:rPr>
        <w:t>ll</w:t>
      </w:r>
      <w:r>
        <w:rPr>
          <w:rFonts w:asciiTheme="minorHAnsi" w:hAnsiTheme="minorHAnsi" w:cstheme="minorHAnsi"/>
          <w:b/>
          <w:lang w:val="es-ES" w:eastAsia="es-ES"/>
        </w:rPr>
        <w:t>e</w:t>
      </w:r>
      <w:r w:rsidRPr="0017756A">
        <w:rPr>
          <w:rFonts w:asciiTheme="minorHAnsi" w:hAnsiTheme="minorHAnsi" w:cstheme="minorHAnsi"/>
          <w:b/>
          <w:lang w:val="es-ES" w:eastAsia="es-ES"/>
        </w:rPr>
        <w:t xml:space="preserve"> 3 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7756A">
        <w:rPr>
          <w:rFonts w:asciiTheme="minorHAnsi" w:hAnsiTheme="minorHAnsi" w:cstheme="minorHAnsi"/>
          <w:b/>
          <w:lang w:val="es-ES" w:eastAsia="es-ES"/>
        </w:rPr>
        <w:tab/>
      </w:r>
      <w:proofErr w:type="spellStart"/>
      <w:r w:rsidRPr="0017756A">
        <w:rPr>
          <w:rFonts w:asciiTheme="minorHAnsi" w:hAnsiTheme="minorHAnsi" w:cstheme="minorHAnsi"/>
          <w:b/>
          <w:lang w:val="es-ES" w:eastAsia="es-ES"/>
        </w:rPr>
        <w:t>Passeig</w:t>
      </w:r>
      <w:proofErr w:type="spellEnd"/>
      <w:r w:rsidRPr="0017756A">
        <w:rPr>
          <w:rFonts w:asciiTheme="minorHAnsi" w:hAnsiTheme="minorHAnsi" w:cstheme="minorHAnsi"/>
          <w:b/>
          <w:lang w:val="es-ES" w:eastAsia="es-ES"/>
        </w:rPr>
        <w:t xml:space="preserve"> de la </w:t>
      </w:r>
      <w:proofErr w:type="spellStart"/>
      <w:r w:rsidRPr="0017756A">
        <w:rPr>
          <w:rFonts w:asciiTheme="minorHAnsi" w:hAnsiTheme="minorHAnsi" w:cstheme="minorHAnsi"/>
          <w:b/>
          <w:lang w:val="es-ES" w:eastAsia="es-ES"/>
        </w:rPr>
        <w:t>Vall</w:t>
      </w:r>
      <w:proofErr w:type="spellEnd"/>
      <w:r w:rsidRPr="0017756A">
        <w:rPr>
          <w:rFonts w:asciiTheme="minorHAnsi" w:hAnsiTheme="minorHAnsi" w:cstheme="minorHAnsi"/>
          <w:b/>
          <w:lang w:val="es-ES" w:eastAsia="es-ES"/>
        </w:rPr>
        <w:t xml:space="preserve"> </w:t>
      </w:r>
      <w:proofErr w:type="spellStart"/>
      <w:r w:rsidRPr="0017756A">
        <w:rPr>
          <w:rFonts w:asciiTheme="minorHAnsi" w:hAnsiTheme="minorHAnsi" w:cstheme="minorHAnsi"/>
          <w:b/>
          <w:lang w:val="es-ES" w:eastAsia="es-ES"/>
        </w:rPr>
        <w:t>d’Hebron</w:t>
      </w:r>
      <w:proofErr w:type="spellEnd"/>
      <w:r w:rsidRPr="0017756A">
        <w:rPr>
          <w:rFonts w:asciiTheme="minorHAnsi" w:hAnsiTheme="minorHAnsi" w:cstheme="minorHAnsi"/>
          <w:b/>
          <w:lang w:val="es-ES" w:eastAsia="es-ES"/>
        </w:rPr>
        <w:t>, 119-129 | 08035 Barcelona</w:t>
      </w:r>
      <w:r w:rsidRPr="0017756A">
        <w:rPr>
          <w:rFonts w:asciiTheme="minorHAnsi" w:hAnsiTheme="minorHAnsi" w:cstheme="minorHAnsi"/>
          <w:lang w:eastAsia="es-ES"/>
        </w:rPr>
        <w:t xml:space="preserve">  </w:t>
      </w:r>
    </w:p>
    <w:p w:rsidR="0017756A" w:rsidRPr="0017756A" w:rsidRDefault="0017756A" w:rsidP="001775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7756A">
        <w:rPr>
          <w:rFonts w:asciiTheme="minorHAnsi" w:hAnsiTheme="minorHAnsi" w:cstheme="minorHAnsi"/>
          <w:lang w:eastAsia="es-ES"/>
        </w:rPr>
        <w:t xml:space="preserve"> 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/>
          <w:lang w:val="es-ES"/>
        </w:rPr>
        <w:t>Cuando el órgano de contratación lo considere oportuno se requerirá la recogida de la muestra aportada que habrá de ser efectiva en un plazo máximo de 48 h.  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/>
          <w:lang w:val="es-ES"/>
        </w:rPr>
        <w:t>Todos los gastos que se puedan producir por la entrega y recogida de la muestra irán a cargo del licitador. 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 w:themeColor="text1"/>
          <w:lang w:val="es-ES"/>
        </w:rPr>
        <w:t>Con la muestra presentada, el órgano de contratación se reserva el derecho de hacer el uso que se estime conveniente. 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/>
          <w:lang w:val="es-ES"/>
        </w:rPr>
        <w:t>La muestra irá identificada con el nombre de la empresa y el código de producto, expediente, así como el número de lote y acompañada de un albarán de entrega. 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/>
          <w:lang w:val="es-ES"/>
        </w:rPr>
        <w:t>La muestra habrá de ser obligatoriamente de materiales no caducados y utilizables. </w:t>
      </w:r>
    </w:p>
    <w:p w:rsidR="0017756A" w:rsidRPr="0017756A" w:rsidRDefault="0017756A" w:rsidP="0017756A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17756A">
        <w:rPr>
          <w:rFonts w:asciiTheme="minorHAnsi" w:hAnsiTheme="minorHAnsi" w:cstheme="minorHAnsi"/>
          <w:color w:val="000000" w:themeColor="text1"/>
          <w:lang w:val="es-ES"/>
        </w:rPr>
        <w:t>Si existe divergencia entre la ficha técnica presentada por el licitador y la muestra física, prevaldrán las características de la muestra física. </w:t>
      </w:r>
      <w:bookmarkStart w:id="0" w:name="_GoBack"/>
      <w:bookmarkEnd w:id="0"/>
    </w:p>
    <w:p w:rsidR="0017756A" w:rsidRPr="00794E44" w:rsidRDefault="0017756A" w:rsidP="0017756A">
      <w:pPr>
        <w:jc w:val="both"/>
        <w:rPr>
          <w:rStyle w:val="eop"/>
          <w:rFonts w:ascii="Calibri" w:hAnsi="Calibri" w:cs="Calibri"/>
          <w:lang w:val="es-ES"/>
        </w:rPr>
      </w:pPr>
      <w:r w:rsidRPr="0017756A">
        <w:rPr>
          <w:rFonts w:asciiTheme="minorHAnsi" w:hAnsiTheme="minorHAnsi" w:cstheme="minorHAnsi"/>
          <w:b/>
          <w:color w:val="000000"/>
          <w:lang w:val="es-ES"/>
        </w:rPr>
        <w:t>La documentación sellada por el hospital referente a la presentación de muestra se deberá incluir en el sobre único.</w:t>
      </w:r>
      <w:r w:rsidRPr="00794E44">
        <w:rPr>
          <w:rFonts w:cs="Arial"/>
          <w:b/>
          <w:color w:val="000000"/>
          <w:lang w:val="es-ES"/>
        </w:rPr>
        <w:t xml:space="preserve"> </w:t>
      </w:r>
    </w:p>
    <w:p w:rsidR="0017756A" w:rsidRPr="00CB5187" w:rsidRDefault="0017756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17756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4C" w:rsidRDefault="00980E4C" w:rsidP="00980E4C">
    <w:pPr>
      <w:pStyle w:val="Peu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76B5A73" wp14:editId="2C79CB70">
          <wp:extent cx="1247775" cy="329274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904" cy="33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577E6379" wp14:editId="26BB065B">
          <wp:extent cx="1343025" cy="327567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97" cy="32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FEF8C06" wp14:editId="53DBC082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0751EA8" wp14:editId="1825EE4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90029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80E4C" w:rsidP="00980E4C">
    <w:pPr>
      <w:pStyle w:val="Capalera"/>
      <w:jc w:val="right"/>
    </w:pPr>
    <w:ins w:id="1" w:author="Gomez Rodriguez, David" w:date="2025-09-18T10:18:00Z">
      <w:r w:rsidRPr="004F7A31">
        <w:rPr>
          <w:b/>
          <w:noProof/>
        </w:rPr>
        <w:drawing>
          <wp:inline distT="0" distB="0" distL="0" distR="0" wp14:anchorId="51706A27" wp14:editId="60A5392D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7756A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980E4C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8F597A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eop">
    <w:name w:val="eop"/>
    <w:basedOn w:val="Tipusdelletraperdefectedelpargraf"/>
    <w:rsid w:val="0017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5</cp:revision>
  <cp:lastPrinted>2018-12-18T08:58:00Z</cp:lastPrinted>
  <dcterms:created xsi:type="dcterms:W3CDTF">2023-05-26T06:44:00Z</dcterms:created>
  <dcterms:modified xsi:type="dcterms:W3CDTF">2025-09-26T08:41:00Z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